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Melinda Vargová" w:date="2019-04-29T14:08:00Z">
            <w:r w:rsidR="00CF58FB" w:rsidDel="00142CB3">
              <w:rPr>
                <w:b/>
                <w:sz w:val="32"/>
                <w:szCs w:val="32"/>
              </w:rPr>
              <w:delText>5</w:delText>
            </w:r>
          </w:del>
          <w:ins w:id="1" w:author="Melinda Vargová" w:date="2019-04-29T14:08:00Z">
            <w:r w:rsidR="00142CB3">
              <w:rPr>
                <w:b/>
                <w:sz w:val="32"/>
                <w:szCs w:val="32"/>
              </w:rPr>
              <w:t>6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E56FC5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9-04-2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A731F" w:rsidP="00EE5060">
                <w:pPr>
                  <w:jc w:val="both"/>
                  <w:rPr>
                    <w:szCs w:val="20"/>
                  </w:rPr>
                </w:pPr>
                <w:del w:id="2" w:author="Maroš Varsányi" w:date="2019-04-29T15:36:00Z">
                  <w:r w:rsidDel="00CA731F">
                    <w:rPr>
                      <w:szCs w:val="20"/>
                    </w:rPr>
                    <w:delText>31.10.2018</w:delText>
                  </w:r>
                </w:del>
                <w:ins w:id="3" w:author="Maroš Varsányi" w:date="2019-04-29T15:36:00Z">
                  <w:r>
                    <w:rPr>
                      <w:szCs w:val="20"/>
                    </w:rPr>
                    <w:t>29.04.2019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9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D6B65" w:rsidP="00EE5060">
                <w:pPr>
                  <w:jc w:val="both"/>
                  <w:rPr>
                    <w:szCs w:val="20"/>
                  </w:rPr>
                </w:pPr>
                <w:del w:id="4" w:author="Melinda Vargová" w:date="2019-04-29T14:09:00Z">
                  <w:r w:rsidDel="00142CB3">
                    <w:rPr>
                      <w:szCs w:val="20"/>
                    </w:rPr>
                    <w:delText>31.10.2018</w:delText>
                  </w:r>
                </w:del>
                <w:ins w:id="5" w:author="Melinda Vargová" w:date="2019-04-29T14:09:00Z">
                  <w:r w:rsidR="00142CB3">
                    <w:rPr>
                      <w:szCs w:val="20"/>
                    </w:rPr>
                    <w:t>30.04.2019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FC5" w:rsidRDefault="00E56FC5" w:rsidP="00B948E0">
      <w:r>
        <w:separator/>
      </w:r>
    </w:p>
  </w:endnote>
  <w:endnote w:type="continuationSeparator" w:id="0">
    <w:p w:rsidR="00E56FC5" w:rsidRDefault="00E56FC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7A1D1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A731F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FC5" w:rsidRDefault="00E56FC5" w:rsidP="00B948E0">
      <w:r>
        <w:separator/>
      </w:r>
    </w:p>
  </w:footnote>
  <w:footnote w:type="continuationSeparator" w:id="0">
    <w:p w:rsidR="00E56FC5" w:rsidRDefault="00E56FC5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179AF01" wp14:editId="143BA37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FDBFE69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D45EDD" w:rsidP="0045303B">
        <w:pPr>
          <w:pStyle w:val="Hlavika"/>
          <w:jc w:val="right"/>
        </w:pPr>
        <w:del w:id="6" w:author="Melinda Vargová" w:date="2019-04-29T14:09:00Z">
          <w:r w:rsidDel="00142CB3">
            <w:rPr>
              <w:szCs w:val="20"/>
            </w:rPr>
            <w:delText>31.10.2018</w:delText>
          </w:r>
        </w:del>
        <w:ins w:id="7" w:author="Melinda Vargová" w:date="2019-04-29T14:09:00Z">
          <w:r w:rsidR="00142CB3">
            <w:rPr>
              <w:szCs w:val="20"/>
            </w:rPr>
            <w:t>30.04.2019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linda Vargová">
    <w15:presenceInfo w15:providerId="AD" w15:userId="S-1-5-21-1933036909-321857055-1030881100-3771"/>
  </w15:person>
  <w15:person w15:author="Maroš Varsányi">
    <w15:presenceInfo w15:providerId="AD" w15:userId="S-1-5-21-1933036909-321857055-1030881100-12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4138B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D57FB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B49EF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05D5E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A731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56FC5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06C5233-1D34-47B0-9056-A3DBC37D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1169A0"/>
    <w:rsid w:val="00172340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A073A"/>
    <w:rsid w:val="008A6C70"/>
    <w:rsid w:val="00903B9E"/>
    <w:rsid w:val="00913E1F"/>
    <w:rsid w:val="0092489C"/>
    <w:rsid w:val="00A75A21"/>
    <w:rsid w:val="00A8120D"/>
    <w:rsid w:val="00AE2C60"/>
    <w:rsid w:val="00AE5524"/>
    <w:rsid w:val="00B409D1"/>
    <w:rsid w:val="00BF4F3E"/>
    <w:rsid w:val="00CC1D22"/>
    <w:rsid w:val="00DB7443"/>
    <w:rsid w:val="00E047EF"/>
    <w:rsid w:val="00E7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1D035-7A4F-413A-9855-477C00F6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Maroš Varsányi</cp:lastModifiedBy>
  <cp:revision>3</cp:revision>
  <cp:lastPrinted>2018-10-31T08:43:00Z</cp:lastPrinted>
  <dcterms:created xsi:type="dcterms:W3CDTF">2019-04-29T12:10:00Z</dcterms:created>
  <dcterms:modified xsi:type="dcterms:W3CDTF">2019-04-29T13:36:00Z</dcterms:modified>
</cp:coreProperties>
</file>